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6DD22F20" w:rsidR="00C26342" w:rsidRPr="0063607F" w:rsidRDefault="00C26342" w:rsidP="007A36F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55C120DA" w:rsidR="0063607F" w:rsidRPr="0063607F" w:rsidRDefault="00E01451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581AB2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581AB2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271FF035" w:rsidR="00C26342" w:rsidRPr="0063607F" w:rsidRDefault="008325E1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Prestation</w:t>
            </w:r>
            <w:r w:rsidRPr="00136EE0">
              <w:rPr>
                <w:rFonts w:ascii="Trebuchet MS" w:hAnsi="Trebuchet MS" w:cs="Segoe UI"/>
                <w:color w:val="000000"/>
                <w:sz w:val="52"/>
                <w:szCs w:val="52"/>
              </w:rPr>
              <w:t xml:space="preserve"> </w:t>
            </w:r>
            <w:r w:rsidR="00136EE0" w:rsidRPr="00136EE0">
              <w:rPr>
                <w:rFonts w:ascii="Trebuchet MS" w:hAnsi="Trebuchet MS" w:cs="Segoe UI"/>
                <w:color w:val="000000"/>
                <w:sz w:val="52"/>
                <w:szCs w:val="52"/>
              </w:rPr>
              <w:t>de transport des produits de la pêche, à partir de la base avancée de l’</w:t>
            </w:r>
            <w:r w:rsidR="004C275D">
              <w:rPr>
                <w:rFonts w:ascii="Trebuchet MS" w:hAnsi="Trebuchet MS" w:cs="Segoe UI"/>
                <w:color w:val="000000"/>
                <w:sz w:val="52"/>
                <w:szCs w:val="52"/>
              </w:rPr>
              <w:t>I</w:t>
            </w:r>
            <w:r w:rsidR="00136EE0" w:rsidRPr="00136EE0">
              <w:rPr>
                <w:rFonts w:ascii="Trebuchet MS" w:hAnsi="Trebuchet MS" w:cs="Segoe UI"/>
                <w:color w:val="000000"/>
                <w:sz w:val="52"/>
                <w:szCs w:val="52"/>
              </w:rPr>
              <w:t>le d’Yeu – Port Joinville, vers la Halle à Marée des Sables d’Olonne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7F25B0D8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136EE0"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136EE0"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136EE0"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>082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8E87C44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1C54A5BC" w14:textId="77777777" w:rsidR="004C275D" w:rsidRPr="0063607F" w:rsidRDefault="004C275D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7F9A3FC5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r w:rsidR="00E01451">
        <w:rPr>
          <w:rFonts w:ascii="Trebuchet MS" w:hAnsi="Trebuchet MS" w:cs="Segoe UI"/>
          <w:b/>
          <w:bCs/>
          <w:color w:val="000000"/>
          <w:sz w:val="20"/>
          <w:szCs w:val="20"/>
        </w:rPr>
        <w:t>qu’acheteur :</w:t>
      </w:r>
    </w:p>
    <w:p w14:paraId="2736460E" w14:textId="77777777" w:rsidR="00581AB2" w:rsidRDefault="00581AB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68B12BF4" w14:textId="699228DB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lastRenderedPageBreak/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6E3E55B6" w14:textId="5B2AFAB6" w:rsidR="00B0727C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04344740" w:history="1">
        <w:r w:rsidR="00B0727C" w:rsidRPr="005F2D0B">
          <w:rPr>
            <w:rStyle w:val="Lienhypertexte"/>
            <w:rFonts w:cs="Arial"/>
            <w:noProof/>
          </w:rPr>
          <w:t>1.</w:t>
        </w:r>
        <w:r w:rsidR="00B0727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0727C" w:rsidRPr="005F2D0B">
          <w:rPr>
            <w:rStyle w:val="Lienhypertexte"/>
            <w:rFonts w:cs="Arial"/>
            <w:noProof/>
          </w:rPr>
          <w:t>IDENTIFICATION DE L’ACHETEUR</w:t>
        </w:r>
        <w:r w:rsidR="00B0727C">
          <w:rPr>
            <w:noProof/>
            <w:webHidden/>
          </w:rPr>
          <w:tab/>
        </w:r>
        <w:r w:rsidR="00B0727C">
          <w:rPr>
            <w:noProof/>
            <w:webHidden/>
          </w:rPr>
          <w:fldChar w:fldCharType="begin"/>
        </w:r>
        <w:r w:rsidR="00B0727C">
          <w:rPr>
            <w:noProof/>
            <w:webHidden/>
          </w:rPr>
          <w:instrText xml:space="preserve"> PAGEREF _Toc204344740 \h </w:instrText>
        </w:r>
        <w:r w:rsidR="00B0727C">
          <w:rPr>
            <w:noProof/>
            <w:webHidden/>
          </w:rPr>
        </w:r>
        <w:r w:rsidR="00B0727C">
          <w:rPr>
            <w:noProof/>
            <w:webHidden/>
          </w:rPr>
          <w:fldChar w:fldCharType="separate"/>
        </w:r>
        <w:r w:rsidR="00B0727C">
          <w:rPr>
            <w:noProof/>
            <w:webHidden/>
          </w:rPr>
          <w:t>3</w:t>
        </w:r>
        <w:r w:rsidR="00B0727C">
          <w:rPr>
            <w:noProof/>
            <w:webHidden/>
          </w:rPr>
          <w:fldChar w:fldCharType="end"/>
        </w:r>
      </w:hyperlink>
    </w:p>
    <w:p w14:paraId="686B2106" w14:textId="0283B2CD" w:rsidR="00B0727C" w:rsidRDefault="00B0727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1" w:history="1">
        <w:r w:rsidRPr="005F2D0B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2D0B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DED166" w14:textId="30A64B5B" w:rsidR="00B0727C" w:rsidRDefault="00B0727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2" w:history="1">
        <w:r w:rsidRPr="005F2D0B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2D0B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141750" w14:textId="59A99838" w:rsidR="00B0727C" w:rsidRDefault="00B0727C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3" w:history="1">
        <w:r w:rsidRPr="005F2D0B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0CF2936" w14:textId="444A8986" w:rsidR="00B0727C" w:rsidRDefault="00B0727C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4" w:history="1">
        <w:r w:rsidRPr="005F2D0B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6CCB98" w14:textId="491AB614" w:rsidR="00B0727C" w:rsidRDefault="00B0727C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5" w:history="1">
        <w:r w:rsidRPr="005F2D0B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CB4AED" w14:textId="6523A1CF" w:rsidR="00B0727C" w:rsidRDefault="00B0727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6" w:history="1">
        <w:r w:rsidRPr="005F2D0B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2D0B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065598" w14:textId="66E1BE5A" w:rsidR="00B0727C" w:rsidRDefault="00B0727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7" w:history="1">
        <w:r w:rsidRPr="005F2D0B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2D0B">
          <w:rPr>
            <w:rStyle w:val="Lienhypertexte"/>
            <w:rFonts w:cs="Arial"/>
            <w:noProof/>
          </w:rPr>
          <w:t>DUREE 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0E667C" w14:textId="27D5F699" w:rsidR="00B0727C" w:rsidRDefault="00B0727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8" w:history="1">
        <w:r w:rsidRPr="005F2D0B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2D0B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7E7AB6" w14:textId="501A4ED4" w:rsidR="00B0727C" w:rsidRDefault="00B0727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49" w:history="1">
        <w:r w:rsidRPr="005F2D0B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2D0B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43685E4" w14:textId="11B2B3A5" w:rsidR="00B0727C" w:rsidRDefault="00B0727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344750" w:history="1">
        <w:r w:rsidRPr="005F2D0B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2D0B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_Toc204344750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3ABB335A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04344740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2DC5CEDA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3FB1FE2F" w14:textId="7C25AAA1" w:rsidR="007A0710" w:rsidRDefault="007A0710" w:rsidP="007A0710">
      <w:pPr>
        <w:rPr>
          <w:lang w:eastAsia="en-US"/>
        </w:rPr>
      </w:pPr>
      <w:r>
        <w:rPr>
          <w:lang w:eastAsia="en-US"/>
        </w:rPr>
        <w:t>Adresse postale :</w:t>
      </w:r>
      <w:r w:rsidR="00581AB2">
        <w:rPr>
          <w:lang w:eastAsia="en-US"/>
        </w:rPr>
        <w:t xml:space="preserve"> 16, Rue Olivier de Clisson   CS 10049   85 002 LA ROCHE SUR YON Cedex</w:t>
      </w:r>
    </w:p>
    <w:p w14:paraId="260401D4" w14:textId="7D807514" w:rsidR="004C275D" w:rsidRPr="004C275D" w:rsidRDefault="005F0D53" w:rsidP="004C27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04CEFC20" w14:textId="77777777" w:rsidR="004C275D" w:rsidRPr="004C275D" w:rsidRDefault="004C275D" w:rsidP="004C275D">
      <w:pPr>
        <w:rPr>
          <w:lang w:eastAsia="en-US"/>
        </w:rPr>
      </w:pP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204344741"/>
      <w:r w:rsidRPr="00116D83">
        <w:rPr>
          <w:rFonts w:cs="Arial"/>
          <w:color w:val="FFFFFF" w:themeColor="background1"/>
        </w:rPr>
        <w:t>IDENTIFICATION DU CO-CONTRACTANT</w:t>
      </w:r>
      <w:bookmarkEnd w:id="2"/>
    </w:p>
    <w:p w14:paraId="35646C6C" w14:textId="59572FE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3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5E3739">
        <w:rPr>
          <w:color w:val="000000"/>
          <w:lang w:val="fr-FR"/>
        </w:rPr>
        <w:t>° 202</w:t>
      </w:r>
      <w:r w:rsidR="005E3739" w:rsidRPr="005E3739">
        <w:rPr>
          <w:color w:val="000000"/>
          <w:lang w:val="fr-FR"/>
        </w:rPr>
        <w:t>5</w:t>
      </w:r>
      <w:r w:rsidR="001D5479" w:rsidRPr="005E3739">
        <w:rPr>
          <w:color w:val="000000"/>
          <w:lang w:val="fr-FR"/>
        </w:rPr>
        <w:t>-RT</w:t>
      </w:r>
      <w:r w:rsidR="005E3739" w:rsidRPr="005E3739">
        <w:rPr>
          <w:color w:val="000000"/>
          <w:lang w:val="fr-FR"/>
        </w:rPr>
        <w:t>PF</w:t>
      </w:r>
      <w:r w:rsidR="001D5479" w:rsidRPr="005E3739">
        <w:rPr>
          <w:color w:val="000000"/>
          <w:lang w:val="fr-FR"/>
        </w:rPr>
        <w:t>-6</w:t>
      </w:r>
      <w:r w:rsidR="005E3739" w:rsidRPr="005E3739">
        <w:rPr>
          <w:color w:val="000000"/>
          <w:lang w:val="fr-FR"/>
        </w:rPr>
        <w:t>082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7-04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5E3739">
            <w:rPr>
              <w:color w:val="000000"/>
              <w:lang w:val="fr-FR"/>
            </w:rPr>
            <w:t>4 juillet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5E3739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5E3739">
            <w:rPr>
              <w:rFonts w:cs="Arial"/>
              <w:color w:val="000000"/>
              <w:szCs w:val="20"/>
            </w:rPr>
            <w:t>marchés</w:t>
          </w:r>
          <w:proofErr w:type="spellEnd"/>
          <w:r w:rsidR="005E3739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5E3739">
            <w:rPr>
              <w:rFonts w:cs="Arial"/>
              <w:color w:val="000000"/>
              <w:szCs w:val="20"/>
            </w:rPr>
            <w:t>Fournitures</w:t>
          </w:r>
          <w:proofErr w:type="spellEnd"/>
          <w:r w:rsidR="005E3739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5E3739">
            <w:rPr>
              <w:rFonts w:cs="Arial"/>
              <w:color w:val="000000"/>
              <w:szCs w:val="20"/>
            </w:rPr>
            <w:t>Courantes</w:t>
          </w:r>
          <w:proofErr w:type="spellEnd"/>
          <w:r w:rsidR="005E3739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Pr="00C21F58" w:rsidRDefault="001D5479" w:rsidP="00677B89">
            <w:pPr>
              <w:spacing w:after="120" w:line="240" w:lineRule="exact"/>
              <w:jc w:val="center"/>
              <w:rPr>
                <w:b/>
                <w:bCs/>
              </w:rPr>
            </w:pPr>
            <w:r w:rsidRPr="00C21F58">
              <w:rPr>
                <w:b/>
                <w:bCs/>
              </w:rP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E01451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6E3A9ADD" w14:textId="42C4F5E5" w:rsidR="003D502E" w:rsidRPr="00EA351F" w:rsidRDefault="00E01451" w:rsidP="00FC585F">
      <w:pPr>
        <w:rPr>
          <w:rFonts w:ascii="Trebuchet MS" w:hAnsi="Trebuchet MS"/>
          <w:color w:val="000000"/>
          <w:sz w:val="20"/>
          <w:szCs w:val="20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6140D06" w14:textId="77777777" w:rsidR="004C275D" w:rsidRDefault="004C275D" w:rsidP="005F0D53">
      <w:pPr>
        <w:spacing w:after="120" w:line="240" w:lineRule="exact"/>
      </w:pPr>
    </w:p>
    <w:p w14:paraId="4D28D7EC" w14:textId="77777777" w:rsidR="004C275D" w:rsidRDefault="004C275D" w:rsidP="005F0D53">
      <w:pPr>
        <w:spacing w:after="120" w:line="240" w:lineRule="exact"/>
      </w:pPr>
    </w:p>
    <w:p w14:paraId="2D70BBB4" w14:textId="77777777" w:rsidR="009D52D5" w:rsidRDefault="009D52D5" w:rsidP="005F0D53">
      <w:pPr>
        <w:spacing w:after="120" w:line="240" w:lineRule="exact"/>
      </w:pPr>
    </w:p>
    <w:p w14:paraId="4BB98267" w14:textId="77777777" w:rsidR="009D52D5" w:rsidRDefault="009D52D5" w:rsidP="005F0D53">
      <w:pPr>
        <w:spacing w:after="120" w:line="240" w:lineRule="exact"/>
      </w:pPr>
    </w:p>
    <w:p w14:paraId="0EBD4DB0" w14:textId="77777777" w:rsidR="009D52D5" w:rsidRDefault="009D52D5" w:rsidP="005F0D53">
      <w:pPr>
        <w:spacing w:after="120" w:line="240" w:lineRule="exact"/>
      </w:pPr>
    </w:p>
    <w:p w14:paraId="2EBFD9DB" w14:textId="77777777" w:rsidR="009D52D5" w:rsidRDefault="009D52D5" w:rsidP="005F0D53">
      <w:pPr>
        <w:spacing w:after="120" w:line="240" w:lineRule="exact"/>
      </w:pPr>
    </w:p>
    <w:p w14:paraId="27ABB17A" w14:textId="21418D94" w:rsidR="00FC585F" w:rsidRPr="00FC585F" w:rsidRDefault="00E01451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44ECED63" w:rsidR="005F0D53" w:rsidRDefault="005F0D53" w:rsidP="005F0D53">
      <w:pPr>
        <w:spacing w:after="120" w:line="240" w:lineRule="exact"/>
      </w:pPr>
    </w:p>
    <w:p w14:paraId="3908DAFA" w14:textId="29E1EFC5" w:rsidR="009D0A08" w:rsidRDefault="009D0A08" w:rsidP="009D0A08">
      <w:pPr>
        <w:pStyle w:val="Sansinterligne"/>
        <w:jc w:val="both"/>
      </w:pPr>
      <w:r>
        <w:t>La signature du titulaire vaut engagement, sans réserve, à exécuter les prestations du marché conformément aux dispositions des documents contractuels listés dans le cahier des clauses administratives particulières (CCAP)</w:t>
      </w:r>
      <w:r w:rsidR="003D6369">
        <w:t>.</w:t>
      </w:r>
    </w:p>
    <w:p w14:paraId="076E1367" w14:textId="77777777" w:rsidR="009D0A08" w:rsidRDefault="009D0A08" w:rsidP="005F0D53">
      <w:pPr>
        <w:spacing w:after="120" w:line="240" w:lineRule="exact"/>
      </w:pPr>
    </w:p>
    <w:p w14:paraId="0FDB1160" w14:textId="77777777" w:rsidR="009D0A08" w:rsidRDefault="009D0A08" w:rsidP="005F0D53">
      <w:pPr>
        <w:spacing w:after="120" w:line="240" w:lineRule="exact"/>
      </w:pPr>
    </w:p>
    <w:p w14:paraId="3FD8142C" w14:textId="77777777" w:rsidR="009D0A08" w:rsidRDefault="009D0A08" w:rsidP="005F0D53">
      <w:pPr>
        <w:spacing w:after="120" w:line="240" w:lineRule="exac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Pr="00C21F58" w:rsidRDefault="001D5479" w:rsidP="001D5479">
            <w:pPr>
              <w:spacing w:after="120" w:line="240" w:lineRule="exact"/>
              <w:jc w:val="center"/>
              <w:rPr>
                <w:b/>
                <w:bCs/>
              </w:rPr>
            </w:pPr>
            <w:bookmarkStart w:id="4" w:name="_Hlk176940442"/>
            <w:r w:rsidRPr="00C21F58">
              <w:rPr>
                <w:b/>
                <w:bCs/>
              </w:rPr>
              <w:t>Section pour un groupement</w:t>
            </w:r>
          </w:p>
        </w:tc>
      </w:tr>
      <w:bookmarkEnd w:id="4"/>
    </w:tbl>
    <w:p w14:paraId="3CC66F5C" w14:textId="77777777" w:rsidR="003D388A" w:rsidRDefault="003D388A" w:rsidP="005F0D53">
      <w:pPr>
        <w:spacing w:after="120" w:line="240" w:lineRule="exact"/>
      </w:pPr>
    </w:p>
    <w:p w14:paraId="5072DDC3" w14:textId="77777777" w:rsidR="009D0A08" w:rsidRPr="003D6369" w:rsidRDefault="009D0A08" w:rsidP="009D0A08">
      <w:pPr>
        <w:pStyle w:val="Sansinterligne"/>
        <w:rPr>
          <w:rFonts w:ascii="Trebuchet MS" w:hAnsi="Trebuchet MS"/>
          <w:szCs w:val="20"/>
        </w:rPr>
      </w:pPr>
      <w:r w:rsidRPr="003D6369">
        <w:rPr>
          <w:rFonts w:ascii="Trebuchet MS" w:hAnsi="Trebuchet MS"/>
          <w:szCs w:val="20"/>
        </w:rPr>
        <w:t>Les membres du groupement désignent en qualité de mandataire :</w:t>
      </w:r>
    </w:p>
    <w:p w14:paraId="61B26591" w14:textId="77777777" w:rsidR="009D0A08" w:rsidRPr="003D6369" w:rsidRDefault="009D0A08" w:rsidP="009D0A08">
      <w:pPr>
        <w:pStyle w:val="Sansinterligne"/>
        <w:rPr>
          <w:rFonts w:ascii="Trebuchet MS" w:hAnsi="Trebuchet MS"/>
          <w:szCs w:val="20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D0A08" w:rsidRPr="001D54EF" w14:paraId="39FECFB1" w14:textId="77777777" w:rsidTr="008A14F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6C5A3" w14:textId="77777777" w:rsidR="009D0A08" w:rsidRPr="001D54EF" w:rsidRDefault="009D0A08" w:rsidP="008A14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8E324" w14:textId="77777777" w:rsidR="009D0A08" w:rsidRPr="001D54EF" w:rsidRDefault="009D0A08" w:rsidP="008A14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59832704" w14:textId="77777777" w:rsidTr="008A14F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29D8D" w14:textId="77777777" w:rsidR="009D0A08" w:rsidRPr="001D54EF" w:rsidRDefault="009D0A08" w:rsidP="008A14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32BC5" w14:textId="77777777" w:rsidR="009D0A08" w:rsidRPr="001D54EF" w:rsidRDefault="009D0A08" w:rsidP="008A14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660DAB6B" w14:textId="77777777" w:rsidTr="008A14F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CA770" w14:textId="77777777" w:rsidR="009D0A08" w:rsidRPr="001D54EF" w:rsidRDefault="009D0A08" w:rsidP="008A14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02524" w14:textId="77777777" w:rsidR="009D0A08" w:rsidRPr="001D54EF" w:rsidRDefault="009D0A08" w:rsidP="008A14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42AF7706" w14:textId="77777777" w:rsidTr="008A14F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623CE" w14:textId="77777777" w:rsidR="009D0A08" w:rsidRPr="001D54EF" w:rsidRDefault="009D0A08" w:rsidP="008A14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859F3" w14:textId="77777777" w:rsidR="009D0A08" w:rsidRPr="001D54EF" w:rsidRDefault="009D0A08" w:rsidP="008A14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12521CEE" w14:textId="77777777" w:rsidTr="008A14F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60069" w14:textId="77777777" w:rsidR="009D0A08" w:rsidRPr="001D54EF" w:rsidRDefault="009D0A08" w:rsidP="008A14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AB72E" w14:textId="77777777" w:rsidR="009D0A08" w:rsidRPr="001D54EF" w:rsidRDefault="009D0A08" w:rsidP="008A14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0E15D5FA" w14:textId="77777777" w:rsidTr="008A14F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C994B" w14:textId="77777777" w:rsidR="009D0A08" w:rsidRPr="001D54EF" w:rsidRDefault="009D0A08" w:rsidP="008A14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1D35A" w14:textId="77777777" w:rsidR="009D0A08" w:rsidRPr="001D54EF" w:rsidRDefault="009D0A08" w:rsidP="008A14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6133CC4A" w14:textId="77777777" w:rsidTr="008A14F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E86B9" w14:textId="77777777" w:rsidR="009D0A08" w:rsidRPr="001D54EF" w:rsidRDefault="009D0A08" w:rsidP="008A14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35C2D" w14:textId="77777777" w:rsidR="009D0A08" w:rsidRPr="001D54EF" w:rsidRDefault="009D0A08" w:rsidP="008A14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1D2D43" w14:textId="77777777" w:rsidR="009D0A08" w:rsidRPr="003D6369" w:rsidRDefault="009D0A08" w:rsidP="005F0D53">
      <w:pPr>
        <w:spacing w:after="120" w:line="240" w:lineRule="exact"/>
        <w:rPr>
          <w:rFonts w:ascii="Trebuchet MS" w:hAnsi="Trebuchet MS"/>
          <w:sz w:val="20"/>
          <w:szCs w:val="20"/>
        </w:rPr>
      </w:pPr>
    </w:p>
    <w:p w14:paraId="7B401510" w14:textId="77777777" w:rsidR="009D0A08" w:rsidRPr="003D6369" w:rsidRDefault="009D0A08" w:rsidP="009D0A08">
      <w:pPr>
        <w:pStyle w:val="Sansinterligne"/>
        <w:rPr>
          <w:rFonts w:ascii="Trebuchet MS" w:hAnsi="Trebuchet MS"/>
          <w:szCs w:val="20"/>
        </w:rPr>
      </w:pPr>
      <w:r w:rsidRPr="003D6369">
        <w:rPr>
          <w:rFonts w:ascii="Trebuchet MS" w:hAnsi="Trebuchet MS" w:cs="Arial"/>
          <w:szCs w:val="20"/>
        </w:rPr>
        <w:t>□</w:t>
      </w:r>
      <w:r w:rsidRPr="003D6369">
        <w:rPr>
          <w:rFonts w:ascii="Trebuchet MS" w:hAnsi="Trebuchet MS"/>
          <w:szCs w:val="20"/>
        </w:rPr>
        <w:t xml:space="preserve"> </w:t>
      </w:r>
      <w:r w:rsidRPr="003D6369">
        <w:rPr>
          <w:rFonts w:ascii="Trebuchet MS" w:hAnsi="Trebuchet MS" w:cs="Arial"/>
          <w:szCs w:val="20"/>
        </w:rPr>
        <w:t xml:space="preserve">Les membres du groupement ont donné mandat au mandataire, qui signe le présent acte d’engagement : </w:t>
      </w:r>
      <w:r w:rsidRPr="003D6369">
        <w:rPr>
          <w:rFonts w:ascii="Trebuchet MS" w:hAnsi="Trebuchet MS" w:cs="Arial"/>
          <w:i/>
          <w:szCs w:val="20"/>
        </w:rPr>
        <w:t>(Cocher la ou les cases correspondantes.)</w:t>
      </w:r>
    </w:p>
    <w:p w14:paraId="64750D62" w14:textId="77777777" w:rsidR="009D0A08" w:rsidRPr="003D6369" w:rsidRDefault="009D0A08" w:rsidP="009D0A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rebuchet MS" w:hAnsi="Trebuchet MS" w:cs="Arial"/>
        </w:rPr>
      </w:pPr>
    </w:p>
    <w:p w14:paraId="798F4B21" w14:textId="77777777" w:rsidR="009D0A08" w:rsidRPr="003D6369" w:rsidRDefault="009D0A08" w:rsidP="009D0A08">
      <w:pPr>
        <w:tabs>
          <w:tab w:val="left" w:pos="851"/>
        </w:tabs>
        <w:ind w:left="708"/>
        <w:rPr>
          <w:rFonts w:ascii="Trebuchet MS" w:hAnsi="Trebuchet MS" w:cs="Arial"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pour signer le présent acte d’engagement en leur nom et pour leur compte, pour les représenter vis-à-vis de l’acheteur et pour coordonner l’ensemble des prestations </w:t>
      </w:r>
      <w:r w:rsidRPr="003D6369">
        <w:rPr>
          <w:rFonts w:ascii="Trebuchet MS" w:hAnsi="Trebuchet MS" w:cs="Arial"/>
          <w:i/>
          <w:sz w:val="20"/>
          <w:szCs w:val="20"/>
        </w:rPr>
        <w:t>(joindre les pouvoirs en annexe du présent document)</w:t>
      </w:r>
    </w:p>
    <w:p w14:paraId="09422BB9" w14:textId="77777777" w:rsidR="009D0A08" w:rsidRPr="003D6369" w:rsidRDefault="009D0A08" w:rsidP="009D0A08">
      <w:pPr>
        <w:tabs>
          <w:tab w:val="left" w:pos="851"/>
        </w:tabs>
        <w:ind w:left="708"/>
        <w:jc w:val="both"/>
        <w:rPr>
          <w:rFonts w:ascii="Trebuchet MS" w:hAnsi="Trebuchet MS" w:cs="Arial"/>
          <w:iCs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pour signer, en leur nom et pour leur compte, les modifications ultérieures du marché public </w:t>
      </w:r>
      <w:r w:rsidRPr="003D6369">
        <w:rPr>
          <w:rFonts w:ascii="Trebuchet MS" w:hAnsi="Trebuchet MS" w:cs="Arial"/>
          <w:i/>
          <w:sz w:val="20"/>
          <w:szCs w:val="20"/>
        </w:rPr>
        <w:t>(joindre les pouvoirs en annexe du présent document</w:t>
      </w:r>
      <w:r w:rsidRPr="003D6369">
        <w:rPr>
          <w:rFonts w:ascii="Trebuchet MS" w:hAnsi="Trebuchet MS" w:cs="Arial"/>
          <w:iCs/>
          <w:sz w:val="20"/>
          <w:szCs w:val="20"/>
        </w:rPr>
        <w:t>)</w:t>
      </w:r>
    </w:p>
    <w:p w14:paraId="4A942010" w14:textId="77777777" w:rsidR="009D0A08" w:rsidRPr="003D6369" w:rsidRDefault="009D0A08" w:rsidP="009D0A08">
      <w:pPr>
        <w:tabs>
          <w:tab w:val="left" w:pos="851"/>
        </w:tabs>
        <w:ind w:left="708"/>
        <w:rPr>
          <w:rFonts w:ascii="Trebuchet MS" w:hAnsi="Trebuchet MS" w:cs="Arial"/>
          <w:iCs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dans les conditions définies par les pouvoirs joints en annexe.</w:t>
      </w:r>
    </w:p>
    <w:p w14:paraId="2F9EE712" w14:textId="13E5F31E" w:rsidR="009D0A08" w:rsidRPr="003D6369" w:rsidRDefault="009D0A08" w:rsidP="009D0A08">
      <w:pPr>
        <w:tabs>
          <w:tab w:val="left" w:pos="851"/>
        </w:tabs>
        <w:rPr>
          <w:rFonts w:ascii="Trebuchet MS" w:hAnsi="Trebuchet MS" w:cs="Arial"/>
          <w:i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lastRenderedPageBreak/>
        <w:t>□ Les membres du groupement, qui signent le présent acte d’engagement :</w:t>
      </w:r>
      <w:r w:rsidRPr="003D6369">
        <w:rPr>
          <w:rFonts w:ascii="Trebuchet MS" w:hAnsi="Trebuchet MS" w:cs="Arial"/>
          <w:i/>
          <w:sz w:val="20"/>
          <w:szCs w:val="20"/>
        </w:rPr>
        <w:t>(Cocher la</w:t>
      </w:r>
      <w:r w:rsidR="001D54EF" w:rsidRPr="003D6369">
        <w:rPr>
          <w:rFonts w:ascii="Trebuchet MS" w:hAnsi="Trebuchet MS" w:cs="Arial"/>
          <w:i/>
          <w:sz w:val="20"/>
          <w:szCs w:val="20"/>
        </w:rPr>
        <w:t xml:space="preserve"> ou </w:t>
      </w:r>
      <w:proofErr w:type="gramStart"/>
      <w:r w:rsidR="001D54EF" w:rsidRPr="003D6369">
        <w:rPr>
          <w:rFonts w:ascii="Trebuchet MS" w:hAnsi="Trebuchet MS" w:cs="Arial"/>
          <w:i/>
          <w:sz w:val="20"/>
          <w:szCs w:val="20"/>
        </w:rPr>
        <w:t>les</w:t>
      </w:r>
      <w:r w:rsidRPr="003D6369">
        <w:rPr>
          <w:rFonts w:ascii="Trebuchet MS" w:hAnsi="Trebuchet MS" w:cs="Arial"/>
          <w:i/>
          <w:sz w:val="20"/>
          <w:szCs w:val="20"/>
        </w:rPr>
        <w:t xml:space="preserve"> case</w:t>
      </w:r>
      <w:r w:rsidR="001D54EF" w:rsidRPr="003D6369">
        <w:rPr>
          <w:rFonts w:ascii="Trebuchet MS" w:hAnsi="Trebuchet MS" w:cs="Arial"/>
          <w:i/>
          <w:sz w:val="20"/>
          <w:szCs w:val="20"/>
        </w:rPr>
        <w:t>s</w:t>
      </w:r>
      <w:r w:rsidRPr="003D6369">
        <w:rPr>
          <w:rFonts w:ascii="Trebuchet MS" w:hAnsi="Trebuchet MS" w:cs="Arial"/>
          <w:i/>
          <w:sz w:val="20"/>
          <w:szCs w:val="20"/>
        </w:rPr>
        <w:t xml:space="preserve"> correspondante</w:t>
      </w:r>
      <w:proofErr w:type="gramEnd"/>
      <w:r w:rsidRPr="003D6369">
        <w:rPr>
          <w:rFonts w:ascii="Trebuchet MS" w:hAnsi="Trebuchet MS" w:cs="Arial"/>
          <w:i/>
          <w:sz w:val="20"/>
          <w:szCs w:val="20"/>
        </w:rPr>
        <w:t>.)</w:t>
      </w:r>
    </w:p>
    <w:p w14:paraId="7E136E88" w14:textId="77777777" w:rsidR="009D0A08" w:rsidRPr="003D6369" w:rsidRDefault="009D0A08" w:rsidP="009D0A08">
      <w:pPr>
        <w:tabs>
          <w:tab w:val="left" w:pos="851"/>
        </w:tabs>
        <w:ind w:left="708"/>
        <w:jc w:val="both"/>
        <w:rPr>
          <w:rFonts w:ascii="Trebuchet MS" w:hAnsi="Trebuchet MS" w:cs="Arial"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donnent mandat au mandataire, qui l’accepte, pour les représenter vis-à-vis de l’acheteur et pour coordonner l’ensemble des prestations ;</w:t>
      </w:r>
    </w:p>
    <w:p w14:paraId="4A84652C" w14:textId="77777777" w:rsidR="009D0A08" w:rsidRPr="003D6369" w:rsidRDefault="009D0A08" w:rsidP="009D0A08">
      <w:pPr>
        <w:tabs>
          <w:tab w:val="left" w:pos="851"/>
        </w:tabs>
        <w:ind w:left="708"/>
        <w:jc w:val="both"/>
        <w:rPr>
          <w:rFonts w:ascii="Trebuchet MS" w:hAnsi="Trebuchet MS" w:cs="Arial"/>
          <w:iCs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donnent mandat au mandataire, qui l’accepte, pour signer, en leur nom et pour leur compte, les modifications ultérieures du marché public ;</w:t>
      </w:r>
    </w:p>
    <w:p w14:paraId="6B01BB77" w14:textId="6A542F83" w:rsidR="009D0A08" w:rsidRPr="001D54EF" w:rsidRDefault="009D0A08" w:rsidP="004C275D">
      <w:pPr>
        <w:ind w:firstLine="700"/>
        <w:rPr>
          <w:rFonts w:ascii="Trebuchet MS" w:hAnsi="Trebuchet MS"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donnent mandat au mandataire dans les conditions par les pouvoirs en annexe.</w:t>
      </w:r>
      <w:bookmarkStart w:id="5" w:name="_Hlk203139125"/>
    </w:p>
    <w:tbl>
      <w:tblPr>
        <w:tblStyle w:val="Grilledutableau"/>
        <w:tblW w:w="9064" w:type="dxa"/>
        <w:tblLook w:val="04A0" w:firstRow="1" w:lastRow="0" w:firstColumn="1" w:lastColumn="0" w:noHBand="0" w:noVBand="1"/>
      </w:tblPr>
      <w:tblGrid>
        <w:gridCol w:w="5098"/>
        <w:gridCol w:w="2268"/>
        <w:gridCol w:w="1698"/>
      </w:tblGrid>
      <w:tr w:rsidR="009D0A08" w:rsidRPr="001D54EF" w14:paraId="703917B2" w14:textId="77777777" w:rsidTr="008A14FA">
        <w:tc>
          <w:tcPr>
            <w:tcW w:w="5098" w:type="dxa"/>
            <w:shd w:val="clear" w:color="auto" w:fill="E7E6E6" w:themeFill="background2"/>
          </w:tcPr>
          <w:p w14:paraId="3C81B8E5" w14:textId="77777777" w:rsidR="009D0A08" w:rsidRPr="001D54EF" w:rsidRDefault="009D0A08" w:rsidP="008A14FA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 w:val="20"/>
                <w:szCs w:val="20"/>
              </w:rPr>
              <w:t>Nom, prénom et qualité* du ou des signataires</w:t>
            </w:r>
          </w:p>
          <w:p w14:paraId="579EFBFC" w14:textId="77777777" w:rsidR="009D0A08" w:rsidRPr="001D54EF" w:rsidRDefault="009D0A08" w:rsidP="008A14FA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0935E7BD" w14:textId="77777777" w:rsidR="009D0A08" w:rsidRPr="001D54EF" w:rsidRDefault="009D0A08" w:rsidP="008A14FA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1698" w:type="dxa"/>
            <w:shd w:val="clear" w:color="auto" w:fill="E7E6E6" w:themeFill="background2"/>
          </w:tcPr>
          <w:p w14:paraId="7407F46E" w14:textId="77777777" w:rsidR="009D0A08" w:rsidRPr="001D54EF" w:rsidRDefault="009D0A08" w:rsidP="008A14FA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 w:val="20"/>
                <w:szCs w:val="20"/>
              </w:rPr>
              <w:t>Signature</w:t>
            </w:r>
          </w:p>
        </w:tc>
      </w:tr>
      <w:tr w:rsidR="009D0A08" w14:paraId="7C9FD812" w14:textId="77777777" w:rsidTr="008A14FA">
        <w:tc>
          <w:tcPr>
            <w:tcW w:w="5098" w:type="dxa"/>
          </w:tcPr>
          <w:p w14:paraId="594EEBB1" w14:textId="77777777" w:rsidR="009D0A08" w:rsidRDefault="009D0A08" w:rsidP="008A14FA"/>
          <w:p w14:paraId="43B4D206" w14:textId="77777777" w:rsidR="009D0A08" w:rsidRDefault="009D0A08" w:rsidP="008A14FA">
            <w:pPr>
              <w:rPr>
                <w:rFonts w:cs="Arial"/>
              </w:rPr>
            </w:pPr>
          </w:p>
          <w:p w14:paraId="0AE9F92A" w14:textId="77777777" w:rsidR="009D0A08" w:rsidRPr="008F3868" w:rsidRDefault="009D0A08" w:rsidP="008A14FA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4D087096" w14:textId="77777777" w:rsidR="009D0A08" w:rsidRDefault="009D0A08" w:rsidP="008A14FA"/>
        </w:tc>
        <w:tc>
          <w:tcPr>
            <w:tcW w:w="1698" w:type="dxa"/>
          </w:tcPr>
          <w:p w14:paraId="57D40A66" w14:textId="77777777" w:rsidR="009D0A08" w:rsidRDefault="009D0A08" w:rsidP="008A14FA"/>
        </w:tc>
      </w:tr>
      <w:tr w:rsidR="009D0A08" w14:paraId="106228E4" w14:textId="77777777" w:rsidTr="008A14FA">
        <w:tc>
          <w:tcPr>
            <w:tcW w:w="5098" w:type="dxa"/>
          </w:tcPr>
          <w:p w14:paraId="1B3135C2" w14:textId="77777777" w:rsidR="009D0A08" w:rsidRDefault="009D0A08" w:rsidP="008A14FA"/>
          <w:p w14:paraId="49E819D5" w14:textId="77777777" w:rsidR="009D0A08" w:rsidRDefault="009D0A08" w:rsidP="008A14FA"/>
          <w:p w14:paraId="6833EFB8" w14:textId="77777777" w:rsidR="009D0A08" w:rsidRDefault="009D0A08" w:rsidP="008A14FA"/>
        </w:tc>
        <w:tc>
          <w:tcPr>
            <w:tcW w:w="2268" w:type="dxa"/>
          </w:tcPr>
          <w:p w14:paraId="2B8062E7" w14:textId="77777777" w:rsidR="009D0A08" w:rsidRDefault="009D0A08" w:rsidP="008A14FA"/>
        </w:tc>
        <w:tc>
          <w:tcPr>
            <w:tcW w:w="1698" w:type="dxa"/>
          </w:tcPr>
          <w:p w14:paraId="775EF176" w14:textId="77777777" w:rsidR="009D0A08" w:rsidRDefault="009D0A08" w:rsidP="008A14FA"/>
        </w:tc>
      </w:tr>
      <w:tr w:rsidR="009D0A08" w14:paraId="5739A15E" w14:textId="77777777" w:rsidTr="008A14FA">
        <w:tc>
          <w:tcPr>
            <w:tcW w:w="5098" w:type="dxa"/>
          </w:tcPr>
          <w:p w14:paraId="20C77165" w14:textId="77777777" w:rsidR="009D0A08" w:rsidRDefault="009D0A08" w:rsidP="008A14FA"/>
          <w:p w14:paraId="1E55FCDF" w14:textId="77777777" w:rsidR="009D0A08" w:rsidRDefault="009D0A08" w:rsidP="008A14FA"/>
          <w:p w14:paraId="63D2ADEF" w14:textId="77777777" w:rsidR="009D0A08" w:rsidRDefault="009D0A08" w:rsidP="008A14FA"/>
        </w:tc>
        <w:tc>
          <w:tcPr>
            <w:tcW w:w="2268" w:type="dxa"/>
          </w:tcPr>
          <w:p w14:paraId="24678923" w14:textId="77777777" w:rsidR="009D0A08" w:rsidRDefault="009D0A08" w:rsidP="008A14FA"/>
        </w:tc>
        <w:tc>
          <w:tcPr>
            <w:tcW w:w="1698" w:type="dxa"/>
          </w:tcPr>
          <w:p w14:paraId="3304B8FD" w14:textId="77777777" w:rsidR="009D0A08" w:rsidRDefault="009D0A08" w:rsidP="008A14FA"/>
        </w:tc>
      </w:tr>
      <w:tr w:rsidR="009D0A08" w14:paraId="78D38994" w14:textId="77777777" w:rsidTr="008A14FA">
        <w:tc>
          <w:tcPr>
            <w:tcW w:w="5098" w:type="dxa"/>
          </w:tcPr>
          <w:p w14:paraId="58F07CB9" w14:textId="77777777" w:rsidR="009D0A08" w:rsidRDefault="009D0A08" w:rsidP="008A14FA"/>
          <w:p w14:paraId="1CED9C6D" w14:textId="77777777" w:rsidR="009D0A08" w:rsidRDefault="009D0A08" w:rsidP="008A14FA"/>
          <w:p w14:paraId="6296C58E" w14:textId="77777777" w:rsidR="009D0A08" w:rsidRDefault="009D0A08" w:rsidP="008A14FA"/>
        </w:tc>
        <w:tc>
          <w:tcPr>
            <w:tcW w:w="2268" w:type="dxa"/>
          </w:tcPr>
          <w:p w14:paraId="4D25CF1F" w14:textId="77777777" w:rsidR="009D0A08" w:rsidRDefault="009D0A08" w:rsidP="008A14FA"/>
        </w:tc>
        <w:tc>
          <w:tcPr>
            <w:tcW w:w="1698" w:type="dxa"/>
          </w:tcPr>
          <w:p w14:paraId="3E87BFBD" w14:textId="77777777" w:rsidR="009D0A08" w:rsidRDefault="009D0A08" w:rsidP="008A14FA"/>
        </w:tc>
      </w:tr>
    </w:tbl>
    <w:p w14:paraId="6651DD63" w14:textId="77777777" w:rsidR="009D0A08" w:rsidRPr="008F3868" w:rsidRDefault="009D0A08" w:rsidP="009D0A08">
      <w:pPr>
        <w:rPr>
          <w:sz w:val="16"/>
          <w:szCs w:val="18"/>
        </w:rPr>
      </w:pPr>
      <w:r w:rsidRPr="008F3868">
        <w:rPr>
          <w:i/>
          <w:iCs/>
          <w:sz w:val="16"/>
          <w:szCs w:val="18"/>
        </w:rPr>
        <w:t>* Le signataire doit avoir la qualité requise pour engager la personne qu’il représente</w:t>
      </w:r>
    </w:p>
    <w:bookmarkEnd w:id="5"/>
    <w:p w14:paraId="32040D1D" w14:textId="77777777" w:rsidR="009D0A08" w:rsidRDefault="009D0A08" w:rsidP="005F0D53">
      <w:pPr>
        <w:spacing w:after="120" w:line="240" w:lineRule="exact"/>
      </w:pPr>
    </w:p>
    <w:p w14:paraId="0FEEBA88" w14:textId="7D2FF3C4" w:rsidR="009D0A08" w:rsidRDefault="009D0A08" w:rsidP="009D0A08">
      <w:pPr>
        <w:pStyle w:val="Sansinterligne"/>
        <w:jc w:val="both"/>
      </w:pPr>
      <w:r>
        <w:t>La signature par les membres du groupement ou leur mandataire vaut engagement, sans réserve, à exécuter les prestations du marché conformément aux dispositions des documents contractuels listés dans le cahier des clauses administratives particulières (CCAP)</w:t>
      </w:r>
      <w:r w:rsidR="003D6369">
        <w:t>.</w:t>
      </w:r>
    </w:p>
    <w:p w14:paraId="4DDD4B09" w14:textId="77777777" w:rsidR="004C275D" w:rsidRDefault="004C275D" w:rsidP="003D388A">
      <w:pPr>
        <w:pStyle w:val="ParagrapheIndent1"/>
        <w:spacing w:after="120"/>
        <w:jc w:val="both"/>
        <w:rPr>
          <w:color w:val="000000"/>
          <w:lang w:val="fr-FR"/>
        </w:rPr>
      </w:pPr>
    </w:p>
    <w:p w14:paraId="353746FD" w14:textId="77777777" w:rsidR="004C275D" w:rsidRDefault="004C275D" w:rsidP="003D388A">
      <w:pPr>
        <w:pStyle w:val="ParagrapheIndent1"/>
        <w:spacing w:after="120"/>
        <w:jc w:val="both"/>
        <w:rPr>
          <w:color w:val="000000"/>
          <w:lang w:val="fr-FR"/>
        </w:rPr>
      </w:pPr>
    </w:p>
    <w:p w14:paraId="3D62D323" w14:textId="3CF24469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507B7B" w14:textId="77777777" w:rsidR="00C21F58" w:rsidRDefault="00C21F58" w:rsidP="003D388A">
      <w:pPr>
        <w:rPr>
          <w:lang w:eastAsia="en-US"/>
        </w:rPr>
      </w:pPr>
    </w:p>
    <w:p w14:paraId="28212494" w14:textId="77777777" w:rsidR="009D0A08" w:rsidRPr="001D54EF" w:rsidRDefault="009D0A08" w:rsidP="003D388A">
      <w:pPr>
        <w:rPr>
          <w:rFonts w:ascii="Trebuchet MS" w:hAnsi="Trebuchet MS"/>
          <w:sz w:val="20"/>
          <w:szCs w:val="20"/>
          <w:lang w:eastAsia="en-US"/>
        </w:rPr>
      </w:pPr>
    </w:p>
    <w:p w14:paraId="70CD794F" w14:textId="77777777" w:rsidR="009D0A08" w:rsidRPr="001D54EF" w:rsidRDefault="009D0A08" w:rsidP="009D0A08">
      <w:pPr>
        <w:pStyle w:val="Sansinterligne"/>
        <w:rPr>
          <w:rFonts w:ascii="Trebuchet MS" w:hAnsi="Trebuchet MS"/>
          <w:szCs w:val="20"/>
        </w:rPr>
      </w:pPr>
      <w:r w:rsidRPr="001D54EF">
        <w:rPr>
          <w:rFonts w:ascii="Trebuchet MS" w:hAnsi="Trebuchet MS"/>
          <w:szCs w:val="20"/>
        </w:rPr>
        <w:lastRenderedPageBreak/>
        <w:t>Pour l’exécution du marché public, le groupement est :</w:t>
      </w:r>
    </w:p>
    <w:p w14:paraId="15B3B401" w14:textId="77777777" w:rsidR="009D0A08" w:rsidRPr="001D54EF" w:rsidRDefault="009D0A08" w:rsidP="009D0A08">
      <w:pPr>
        <w:pStyle w:val="Sansinterligne"/>
        <w:ind w:left="708"/>
        <w:rPr>
          <w:rFonts w:ascii="Trebuchet MS" w:hAnsi="Trebuchet MS" w:cs="Arial"/>
          <w:szCs w:val="20"/>
        </w:rPr>
      </w:pPr>
      <w:r w:rsidRPr="001D54EF">
        <w:rPr>
          <w:rFonts w:ascii="Trebuchet MS" w:hAnsi="Trebuchet MS" w:cs="Arial"/>
          <w:szCs w:val="20"/>
        </w:rPr>
        <w:t xml:space="preserve">□ solidaire </w:t>
      </w:r>
    </w:p>
    <w:p w14:paraId="2A0D37D9" w14:textId="77777777" w:rsidR="009D0A08" w:rsidRPr="001D54EF" w:rsidRDefault="009D0A08" w:rsidP="009D0A08">
      <w:pPr>
        <w:pStyle w:val="Sansinterligne"/>
        <w:ind w:left="708"/>
        <w:jc w:val="both"/>
        <w:rPr>
          <w:rFonts w:ascii="Trebuchet MS" w:hAnsi="Trebuchet MS" w:cs="Arial"/>
          <w:szCs w:val="20"/>
        </w:rPr>
      </w:pPr>
      <w:r w:rsidRPr="001D54EF">
        <w:rPr>
          <w:rFonts w:ascii="Trebuchet MS" w:hAnsi="Trebuchet MS" w:cs="Arial"/>
          <w:szCs w:val="20"/>
        </w:rPr>
        <w:t xml:space="preserve">□ conjoint </w:t>
      </w:r>
    </w:p>
    <w:p w14:paraId="28A9E5D0" w14:textId="77777777" w:rsidR="009D0A08" w:rsidRPr="001D54EF" w:rsidRDefault="009D0A08" w:rsidP="003D388A">
      <w:pPr>
        <w:rPr>
          <w:rFonts w:ascii="Trebuchet MS" w:hAnsi="Trebuchet MS"/>
          <w:sz w:val="20"/>
          <w:szCs w:val="20"/>
          <w:lang w:eastAsia="en-US"/>
        </w:rPr>
      </w:pPr>
    </w:p>
    <w:p w14:paraId="6FF0C06D" w14:textId="77777777" w:rsidR="00C21F58" w:rsidRPr="001D54EF" w:rsidRDefault="00C21F58" w:rsidP="00C21F58">
      <w:pPr>
        <w:pStyle w:val="Sansinterligne"/>
        <w:rPr>
          <w:rFonts w:ascii="Trebuchet MS" w:hAnsi="Trebuchet MS"/>
          <w:szCs w:val="20"/>
        </w:rPr>
      </w:pPr>
      <w:r w:rsidRPr="001D54EF">
        <w:rPr>
          <w:rFonts w:ascii="Trebuchet MS" w:hAnsi="Trebuchet MS"/>
          <w:szCs w:val="20"/>
        </w:rPr>
        <w:t>En cas de groupement conjoint, les prestations du marché public sont réparties entre ses membres de la manière suivante :</w:t>
      </w:r>
    </w:p>
    <w:p w14:paraId="0212FD87" w14:textId="77777777" w:rsidR="00C21F58" w:rsidRPr="001D54EF" w:rsidRDefault="00C21F58" w:rsidP="00C21F58">
      <w:pPr>
        <w:pStyle w:val="Sansinterligne"/>
        <w:rPr>
          <w:rFonts w:ascii="Trebuchet MS" w:hAnsi="Trebuchet MS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  <w:tblGridChange w:id="7">
          <w:tblGrid>
            <w:gridCol w:w="3020"/>
            <w:gridCol w:w="3021"/>
            <w:gridCol w:w="3021"/>
          </w:tblGrid>
        </w:tblGridChange>
      </w:tblGrid>
      <w:tr w:rsidR="00C21F58" w:rsidRPr="001D54EF" w14:paraId="7AFCCB01" w14:textId="77777777" w:rsidTr="008A14FA">
        <w:tc>
          <w:tcPr>
            <w:tcW w:w="3020" w:type="dxa"/>
            <w:vMerge w:val="restart"/>
            <w:shd w:val="clear" w:color="auto" w:fill="E7E6E6" w:themeFill="background2"/>
          </w:tcPr>
          <w:p w14:paraId="2D94D51F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Cs w:val="20"/>
              </w:rPr>
              <w:t>Désignation des membres du groupement conjoint</w:t>
            </w:r>
          </w:p>
        </w:tc>
        <w:tc>
          <w:tcPr>
            <w:tcW w:w="6042" w:type="dxa"/>
            <w:gridSpan w:val="2"/>
            <w:shd w:val="clear" w:color="auto" w:fill="E7E6E6" w:themeFill="background2"/>
          </w:tcPr>
          <w:p w14:paraId="41C0DF21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Cs w:val="20"/>
              </w:rPr>
              <w:t>Prestations exécutées par les membres du groupement conjoint</w:t>
            </w:r>
          </w:p>
          <w:p w14:paraId="1F3CCFCE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</w:p>
        </w:tc>
      </w:tr>
      <w:tr w:rsidR="00C21F58" w:rsidRPr="001D54EF" w14:paraId="4B99DD5D" w14:textId="77777777" w:rsidTr="001D54EF">
        <w:tblPrEx>
          <w:tblW w:w="0" w:type="auto"/>
          <w:tblPrExChange w:id="8" w:author="PASQUET Mathieu" w:date="2025-07-11T15:17:00Z">
            <w:tblPrEx>
              <w:tblW w:w="0" w:type="auto"/>
            </w:tblPrEx>
          </w:tblPrExChange>
        </w:tblPrEx>
        <w:trPr>
          <w:trHeight w:val="60"/>
        </w:trPr>
        <w:tc>
          <w:tcPr>
            <w:tcW w:w="3020" w:type="dxa"/>
            <w:vMerge/>
            <w:shd w:val="clear" w:color="auto" w:fill="E7E6E6" w:themeFill="background2"/>
            <w:tcPrChange w:id="9" w:author="PASQUET Mathieu" w:date="2025-07-11T15:17:00Z">
              <w:tcPr>
                <w:tcW w:w="3020" w:type="dxa"/>
                <w:vMerge/>
                <w:shd w:val="clear" w:color="auto" w:fill="E7E6E6" w:themeFill="background2"/>
              </w:tcPr>
            </w:tcPrChange>
          </w:tcPr>
          <w:p w14:paraId="4F04D5E8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b/>
                <w:bCs/>
                <w:szCs w:val="20"/>
                <w:rPrChange w:id="10" w:author="PASQUET Mathieu" w:date="2025-07-11T15:17:00Z">
                  <w:rPr>
                    <w:b/>
                    <w:bCs/>
                  </w:rPr>
                </w:rPrChange>
              </w:rPr>
            </w:pPr>
          </w:p>
        </w:tc>
        <w:tc>
          <w:tcPr>
            <w:tcW w:w="3021" w:type="dxa"/>
            <w:shd w:val="clear" w:color="auto" w:fill="E7E6E6" w:themeFill="background2"/>
            <w:tcPrChange w:id="11" w:author="PASQUET Mathieu" w:date="2025-07-11T15:17:00Z">
              <w:tcPr>
                <w:tcW w:w="3021" w:type="dxa"/>
                <w:shd w:val="clear" w:color="auto" w:fill="E7E6E6" w:themeFill="background2"/>
              </w:tcPr>
            </w:tcPrChange>
          </w:tcPr>
          <w:p w14:paraId="078EF888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b/>
                <w:bCs/>
                <w:szCs w:val="20"/>
                <w:rPrChange w:id="12" w:author="PASQUET Mathieu" w:date="2025-07-11T15:17:00Z">
                  <w:rPr>
                    <w:b/>
                    <w:bCs/>
                  </w:rPr>
                </w:rPrChange>
              </w:rPr>
            </w:pPr>
            <w:r w:rsidRPr="001D54EF">
              <w:rPr>
                <w:rFonts w:ascii="Trebuchet MS" w:hAnsi="Trebuchet MS"/>
                <w:b/>
                <w:bCs/>
                <w:szCs w:val="20"/>
                <w:rPrChange w:id="13" w:author="PASQUET Mathieu" w:date="2025-07-11T15:17:00Z">
                  <w:rPr>
                    <w:b/>
                    <w:bCs/>
                  </w:rPr>
                </w:rPrChange>
              </w:rPr>
              <w:t>Nature de la prestation</w:t>
            </w:r>
          </w:p>
          <w:p w14:paraId="12E12551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b/>
                <w:bCs/>
                <w:szCs w:val="20"/>
                <w:rPrChange w:id="14" w:author="PASQUET Mathieu" w:date="2025-07-11T15:17:00Z">
                  <w:rPr>
                    <w:b/>
                    <w:bCs/>
                  </w:rPr>
                </w:rPrChange>
              </w:rPr>
            </w:pPr>
          </w:p>
        </w:tc>
        <w:tc>
          <w:tcPr>
            <w:tcW w:w="3021" w:type="dxa"/>
            <w:shd w:val="clear" w:color="auto" w:fill="E7E6E6" w:themeFill="background2"/>
            <w:tcPrChange w:id="15" w:author="PASQUET Mathieu" w:date="2025-07-11T15:17:00Z">
              <w:tcPr>
                <w:tcW w:w="3021" w:type="dxa"/>
                <w:shd w:val="clear" w:color="auto" w:fill="E7E6E6" w:themeFill="background2"/>
              </w:tcPr>
            </w:tcPrChange>
          </w:tcPr>
          <w:p w14:paraId="626158D5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b/>
                <w:bCs/>
                <w:szCs w:val="20"/>
                <w:rPrChange w:id="16" w:author="PASQUET Mathieu" w:date="2025-07-11T15:17:00Z">
                  <w:rPr>
                    <w:b/>
                    <w:bCs/>
                  </w:rPr>
                </w:rPrChange>
              </w:rPr>
            </w:pPr>
            <w:r w:rsidRPr="001D54EF">
              <w:rPr>
                <w:rFonts w:ascii="Trebuchet MS" w:hAnsi="Trebuchet MS"/>
                <w:b/>
                <w:bCs/>
                <w:szCs w:val="20"/>
                <w:rPrChange w:id="17" w:author="PASQUET Mathieu" w:date="2025-07-11T15:17:00Z">
                  <w:rPr>
                    <w:b/>
                    <w:bCs/>
                  </w:rPr>
                </w:rPrChange>
              </w:rPr>
              <w:t>Montant hors taxes</w:t>
            </w:r>
          </w:p>
        </w:tc>
      </w:tr>
      <w:tr w:rsidR="00C21F58" w:rsidRPr="001D54EF" w14:paraId="277204FA" w14:textId="77777777" w:rsidTr="008A14FA">
        <w:tc>
          <w:tcPr>
            <w:tcW w:w="3020" w:type="dxa"/>
          </w:tcPr>
          <w:p w14:paraId="68CE0788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4303E8F0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080C14AF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52823AB7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691360B6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</w:tr>
      <w:tr w:rsidR="00C21F58" w:rsidRPr="001D54EF" w14:paraId="12A92144" w14:textId="77777777" w:rsidTr="008A14FA">
        <w:tc>
          <w:tcPr>
            <w:tcW w:w="3020" w:type="dxa"/>
          </w:tcPr>
          <w:p w14:paraId="5C35C302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15871BEA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7B46A0F8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5F9A3670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3A2759B4" w14:textId="77777777" w:rsidR="00C21F58" w:rsidRPr="001D54EF" w:rsidRDefault="00C21F58" w:rsidP="008A14FA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</w:tr>
    </w:tbl>
    <w:p w14:paraId="7E3569BF" w14:textId="77777777" w:rsidR="00C21F58" w:rsidRPr="003D6369" w:rsidRDefault="00C21F58" w:rsidP="003D388A">
      <w:pPr>
        <w:rPr>
          <w:rFonts w:ascii="Trebuchet MS" w:hAnsi="Trebuchet MS"/>
          <w:sz w:val="20"/>
          <w:szCs w:val="20"/>
          <w:lang w:eastAsia="en-US"/>
        </w:rPr>
      </w:pPr>
    </w:p>
    <w:p w14:paraId="6F690D26" w14:textId="2A500B06" w:rsidR="008E1BB9" w:rsidRPr="0063607F" w:rsidRDefault="008E1BB9" w:rsidP="008E1BB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En cas d’attribution du contrat à un groupement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conjoint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, </w:t>
      </w:r>
      <w:r>
        <w:rPr>
          <w:rFonts w:ascii="Trebuchet MS" w:hAnsi="Trebuchet MS" w:cs="Segoe UI"/>
          <w:color w:val="000000"/>
          <w:sz w:val="20"/>
          <w:szCs w:val="20"/>
        </w:rPr>
        <w:t>le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 mandataire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est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solidaire</w:t>
      </w:r>
      <w:r>
        <w:rPr>
          <w:rFonts w:ascii="Trebuchet MS" w:hAnsi="Trebuchet MS" w:cs="Segoe UI"/>
          <w:color w:val="000000"/>
          <w:sz w:val="20"/>
          <w:szCs w:val="20"/>
        </w:rPr>
        <w:t>,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 pour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l’exécution du marché, de chacun des membres du groupement pour ses obligations contractuelle à l’égard de l’acheteur.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  </w:t>
      </w:r>
    </w:p>
    <w:p w14:paraId="4D5EF52D" w14:textId="77777777" w:rsidR="008E1BB9" w:rsidRDefault="008E1BB9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8" w:name="_Toc88726293"/>
      <w:bookmarkStart w:id="19" w:name="_Toc204344742"/>
      <w:bookmarkEnd w:id="3"/>
      <w:bookmarkEnd w:id="18"/>
      <w:r w:rsidRPr="00116D83">
        <w:rPr>
          <w:rFonts w:cs="Arial"/>
          <w:color w:val="FFFFFF" w:themeColor="background1"/>
        </w:rPr>
        <w:t>DISPOSITIONS GENERALES</w:t>
      </w:r>
      <w:bookmarkEnd w:id="19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20" w:name="_Toc204344743"/>
      <w:r w:rsidRPr="00077D6F">
        <w:t>3.1 - Objet</w:t>
      </w:r>
      <w:bookmarkEnd w:id="20"/>
    </w:p>
    <w:p w14:paraId="32C988E8" w14:textId="3F9365FA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3D6369">
        <w:rPr>
          <w:rFonts w:ascii="Trebuchet MS" w:hAnsi="Trebuchet MS" w:cs="Segoe UI"/>
          <w:color w:val="000000"/>
          <w:sz w:val="20"/>
          <w:szCs w:val="20"/>
        </w:rPr>
        <w:t>la prestation</w:t>
      </w:r>
      <w:r w:rsidR="00873118" w:rsidRPr="00873118">
        <w:rPr>
          <w:rFonts w:ascii="Trebuchet MS" w:hAnsi="Trebuchet MS" w:cs="Segoe UI"/>
          <w:color w:val="000000"/>
          <w:sz w:val="20"/>
          <w:szCs w:val="20"/>
        </w:rPr>
        <w:t xml:space="preserve"> de transport des produits de la pêche, à partir de la base avancée de l’</w:t>
      </w:r>
      <w:r w:rsidR="004C275D">
        <w:rPr>
          <w:rFonts w:ascii="Trebuchet MS" w:hAnsi="Trebuchet MS" w:cs="Segoe UI"/>
          <w:color w:val="000000"/>
          <w:sz w:val="20"/>
          <w:szCs w:val="20"/>
        </w:rPr>
        <w:t>I</w:t>
      </w:r>
      <w:r w:rsidR="00873118" w:rsidRPr="00873118">
        <w:rPr>
          <w:rFonts w:ascii="Trebuchet MS" w:hAnsi="Trebuchet MS" w:cs="Segoe UI"/>
          <w:color w:val="000000"/>
          <w:sz w:val="20"/>
          <w:szCs w:val="20"/>
        </w:rPr>
        <w:t>le d’Yeu – Port Joinville, vers la Halle à Marée des Sables d’Olonne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21" w:name="_Toc204344744"/>
      <w:r w:rsidRPr="00077D6F">
        <w:t>3.2 - Mode de passation</w:t>
      </w:r>
      <w:bookmarkEnd w:id="21"/>
    </w:p>
    <w:p w14:paraId="2C5DEB9B" w14:textId="788572B7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873118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22" w:name="_Toc204344745"/>
      <w:r w:rsidRPr="00077D6F">
        <w:t>3.3 - Forme de contrat</w:t>
      </w:r>
      <w:bookmarkEnd w:id="22"/>
    </w:p>
    <w:p w14:paraId="44882157" w14:textId="68846ADC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r w:rsidR="00276F63">
        <w:rPr>
          <w:rFonts w:ascii="Trebuchet MS" w:hAnsi="Trebuchet MS" w:cs="Segoe UI"/>
          <w:color w:val="000000"/>
          <w:sz w:val="20"/>
          <w:szCs w:val="20"/>
        </w:rPr>
        <w:t>marché public de service</w:t>
      </w:r>
      <w:r w:rsidR="004C275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3" w:name="_Toc88726294"/>
      <w:bookmarkStart w:id="24" w:name="_Toc204344746"/>
      <w:bookmarkEnd w:id="23"/>
      <w:r w:rsidRPr="00116D83">
        <w:rPr>
          <w:rFonts w:cs="Arial"/>
          <w:color w:val="FFFFFF" w:themeColor="background1"/>
        </w:rPr>
        <w:t>PRIX</w:t>
      </w:r>
      <w:bookmarkEnd w:id="24"/>
    </w:p>
    <w:p w14:paraId="551F8C25" w14:textId="4A831A56" w:rsidR="002F13A0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F13470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="00C21F58">
        <w:rPr>
          <w:rFonts w:ascii="Trebuchet MS" w:hAnsi="Trebuchet MS"/>
          <w:noProof/>
          <w:sz w:val="20"/>
          <w:szCs w:val="20"/>
        </w:rPr>
        <w:t xml:space="preserve"> annexé au présent </w:t>
      </w:r>
      <w:r w:rsidR="004C275D">
        <w:rPr>
          <w:rFonts w:ascii="Trebuchet MS" w:hAnsi="Trebuchet MS"/>
          <w:noProof/>
          <w:sz w:val="20"/>
          <w:szCs w:val="20"/>
        </w:rPr>
        <w:t>A</w:t>
      </w:r>
      <w:r w:rsidR="00C21F58">
        <w:rPr>
          <w:rFonts w:ascii="Trebuchet MS" w:hAnsi="Trebuchet MS"/>
          <w:noProof/>
          <w:sz w:val="20"/>
          <w:szCs w:val="20"/>
        </w:rPr>
        <w:t>cte d’</w:t>
      </w:r>
      <w:r w:rsidR="004C275D">
        <w:rPr>
          <w:rFonts w:ascii="Trebuchet MS" w:hAnsi="Trebuchet MS"/>
          <w:noProof/>
          <w:sz w:val="20"/>
          <w:szCs w:val="20"/>
        </w:rPr>
        <w:t>E</w:t>
      </w:r>
      <w:r w:rsidR="00C21F58">
        <w:rPr>
          <w:rFonts w:ascii="Trebuchet MS" w:hAnsi="Trebuchet MS"/>
          <w:noProof/>
          <w:sz w:val="20"/>
          <w:szCs w:val="20"/>
        </w:rPr>
        <w:t>ngagement</w:t>
      </w:r>
      <w:r w:rsidR="004C275D">
        <w:rPr>
          <w:rFonts w:ascii="Trebuchet MS" w:hAnsi="Trebuchet MS"/>
          <w:noProof/>
          <w:sz w:val="20"/>
          <w:szCs w:val="20"/>
        </w:rPr>
        <w:t>.</w:t>
      </w:r>
    </w:p>
    <w:p w14:paraId="235DDB7D" w14:textId="60310437" w:rsidR="00116D83" w:rsidRDefault="00116D83" w:rsidP="00474F49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33ADEF20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5" w:name="_Toc204344747"/>
      <w:proofErr w:type="gramStart"/>
      <w:r>
        <w:rPr>
          <w:rFonts w:cs="Arial"/>
          <w:color w:val="FFFFFF" w:themeColor="background1"/>
        </w:rPr>
        <w:t xml:space="preserve">DUREE </w:t>
      </w:r>
      <w:r w:rsidR="00276F63">
        <w:rPr>
          <w:rFonts w:cs="Arial"/>
          <w:color w:val="FFFFFF" w:themeColor="background1"/>
        </w:rPr>
        <w:t xml:space="preserve"> DU</w:t>
      </w:r>
      <w:proofErr w:type="gramEnd"/>
      <w:r w:rsidR="00276F63">
        <w:rPr>
          <w:rFonts w:cs="Arial"/>
          <w:color w:val="FFFFFF" w:themeColor="background1"/>
        </w:rPr>
        <w:t xml:space="preserve"> MARCHÉ</w:t>
      </w:r>
      <w:bookmarkEnd w:id="25"/>
    </w:p>
    <w:p w14:paraId="54FE076A" w14:textId="3E51FCCB" w:rsidR="00C21F58" w:rsidRDefault="00F80232" w:rsidP="00474F49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B0D50">
        <w:rPr>
          <w:rFonts w:ascii="Trebuchet MS" w:hAnsi="Trebuchet MS"/>
          <w:noProof/>
          <w:sz w:val="20"/>
          <w:szCs w:val="20"/>
        </w:rPr>
        <w:t xml:space="preserve">La durée </w:t>
      </w:r>
      <w:r w:rsidR="00276F63">
        <w:rPr>
          <w:rFonts w:ascii="Trebuchet MS" w:hAnsi="Trebuchet MS"/>
          <w:noProof/>
          <w:sz w:val="20"/>
          <w:szCs w:val="20"/>
        </w:rPr>
        <w:t>du marché</w:t>
      </w:r>
      <w:r w:rsidRPr="002B0D50">
        <w:rPr>
          <w:rFonts w:ascii="Trebuchet MS" w:hAnsi="Trebuchet MS"/>
          <w:noProof/>
          <w:sz w:val="20"/>
          <w:szCs w:val="20"/>
        </w:rPr>
        <w:t xml:space="preserve"> est de 1 an reconductible </w:t>
      </w:r>
      <w:r w:rsidR="009644B8">
        <w:rPr>
          <w:rFonts w:ascii="Trebuchet MS" w:hAnsi="Trebuchet MS"/>
          <w:noProof/>
          <w:sz w:val="20"/>
          <w:szCs w:val="20"/>
        </w:rPr>
        <w:t>3</w:t>
      </w:r>
      <w:r w:rsidR="009644B8" w:rsidRPr="002B0D50">
        <w:rPr>
          <w:rFonts w:ascii="Trebuchet MS" w:hAnsi="Trebuchet MS"/>
          <w:noProof/>
          <w:sz w:val="20"/>
          <w:szCs w:val="20"/>
        </w:rPr>
        <w:t xml:space="preserve"> </w:t>
      </w:r>
      <w:r w:rsidRPr="002B0D50">
        <w:rPr>
          <w:rFonts w:ascii="Trebuchet MS" w:hAnsi="Trebuchet MS"/>
          <w:noProof/>
          <w:sz w:val="20"/>
          <w:szCs w:val="20"/>
        </w:rPr>
        <w:t xml:space="preserve">fois la même durée </w:t>
      </w:r>
      <w:r w:rsidR="00C21F58">
        <w:rPr>
          <w:rFonts w:ascii="Trebuchet MS" w:hAnsi="Trebuchet MS"/>
          <w:noProof/>
          <w:sz w:val="20"/>
          <w:szCs w:val="20"/>
        </w:rPr>
        <w:t xml:space="preserve"> sans que sa durée ne puisse excéder </w:t>
      </w:r>
      <w:r w:rsidR="009644B8">
        <w:rPr>
          <w:rFonts w:ascii="Trebuchet MS" w:hAnsi="Trebuchet MS"/>
          <w:noProof/>
          <w:sz w:val="20"/>
          <w:szCs w:val="20"/>
        </w:rPr>
        <w:t>4</w:t>
      </w:r>
      <w:r w:rsidR="00C21F58">
        <w:rPr>
          <w:rFonts w:ascii="Trebuchet MS" w:hAnsi="Trebuchet MS"/>
          <w:noProof/>
          <w:sz w:val="20"/>
          <w:szCs w:val="20"/>
        </w:rPr>
        <w:t xml:space="preserve"> ans.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6" w:name="_Toc88726295"/>
      <w:bookmarkStart w:id="27" w:name="_Toc204344748"/>
      <w:bookmarkEnd w:id="26"/>
      <w:r w:rsidRPr="00116D83">
        <w:rPr>
          <w:rFonts w:cs="Arial"/>
          <w:color w:val="FFFFFF" w:themeColor="background1"/>
        </w:rPr>
        <w:lastRenderedPageBreak/>
        <w:t>PAIEMENT</w:t>
      </w:r>
      <w:bookmarkEnd w:id="27"/>
    </w:p>
    <w:p w14:paraId="2346A024" w14:textId="0216AE6B" w:rsidR="00077D6F" w:rsidRDefault="00E01451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4C275D">
            <w:rPr>
              <w:rFonts w:ascii="Trebuchet MS" w:hAnsi="Trebuchet MS" w:cs="Segoe UI"/>
              <w:color w:val="000000"/>
              <w:sz w:val="20"/>
              <w:szCs w:val="20"/>
            </w:rPr>
            <w:t>L</w:t>
          </w:r>
          <w:r w:rsidR="009D52D5">
            <w:rPr>
              <w:rFonts w:ascii="Trebuchet MS" w:hAnsi="Trebuchet MS" w:cs="Segoe UI"/>
              <w:color w:val="000000"/>
              <w:sz w:val="20"/>
              <w:szCs w:val="20"/>
            </w:rPr>
            <w:t>’acheteur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 xml:space="preserve">se libèrera des sommes dues au titre de l'exécution des prestations en faisant porter le montant au crédit du ou des comptes suivants </w:t>
      </w:r>
      <w:r w:rsidR="00EA351F">
        <w:rPr>
          <w:rFonts w:ascii="Trebuchet MS" w:hAnsi="Trebuchet MS"/>
          <w:noProof/>
          <w:sz w:val="20"/>
          <w:szCs w:val="20"/>
        </w:rPr>
        <w:t xml:space="preserve">(en cas de groupement, se référer aux disposition de l’article 5.3 du CCAP relatives au règlement des cocontractants) </w:t>
      </w:r>
      <w:r w:rsidR="00077D6F" w:rsidRPr="00077D6F">
        <w:rPr>
          <w:rFonts w:ascii="Trebuchet MS" w:hAnsi="Trebuchet MS"/>
          <w:noProof/>
          <w:sz w:val="20"/>
          <w:szCs w:val="20"/>
        </w:rPr>
        <w:t>:</w:t>
      </w:r>
    </w:p>
    <w:p w14:paraId="5EDE31F7" w14:textId="77777777" w:rsidR="00C21F58" w:rsidRPr="00077D6F" w:rsidRDefault="00C21F58" w:rsidP="00077D6F">
      <w:pPr>
        <w:rPr>
          <w:rFonts w:ascii="Trebuchet MS" w:hAnsi="Trebuchet MS"/>
          <w:noProof/>
          <w:sz w:val="20"/>
          <w:szCs w:val="20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28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28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29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30" w:name="_Hlk178079171"/>
      <w:bookmarkEnd w:id="29"/>
    </w:p>
    <w:bookmarkEnd w:id="30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31" w:name="_Toc204344749"/>
      <w:bookmarkStart w:id="32" w:name="_Hlk178079512"/>
      <w:r>
        <w:rPr>
          <w:rFonts w:cs="Arial"/>
          <w:color w:val="FFFFFF" w:themeColor="background1"/>
        </w:rPr>
        <w:t>INSERTION SOCIALE</w:t>
      </w:r>
      <w:bookmarkEnd w:id="31"/>
    </w:p>
    <w:p w14:paraId="1236891E" w14:textId="6AE6F166" w:rsidR="00DC7F58" w:rsidRDefault="002B0D50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bookmarkStart w:id="33" w:name="_Hlk188967284"/>
      <w:bookmarkEnd w:id="32"/>
      <w:r>
        <w:rPr>
          <w:rFonts w:ascii="Trebuchet MS" w:hAnsi="Trebuchet MS" w:cs="Arial"/>
          <w:color w:val="000000"/>
          <w:sz w:val="20"/>
          <w:szCs w:val="20"/>
        </w:rPr>
        <w:t>Sans objet.</w:t>
      </w:r>
    </w:p>
    <w:p w14:paraId="7138454A" w14:textId="77777777" w:rsidR="00581AB2" w:rsidRDefault="00581AB2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B79248F" w14:textId="77777777" w:rsidR="00581AB2" w:rsidRDefault="00581AB2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34" w:name="_Toc204344750"/>
      <w:bookmarkEnd w:id="33"/>
      <w:r w:rsidRPr="00116D83">
        <w:rPr>
          <w:rFonts w:cs="Arial"/>
          <w:color w:val="FFFFFF" w:themeColor="background1"/>
        </w:rPr>
        <w:t>SIGNATURE</w:t>
      </w:r>
      <w:bookmarkEnd w:id="34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49FE0E0F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9D52D5">
            <w:rPr>
              <w:rFonts w:ascii="Trebuchet MS" w:hAnsi="Trebuchet MS" w:cs="Segoe UI"/>
              <w:color w:val="000000"/>
              <w:sz w:val="20"/>
              <w:szCs w:val="20"/>
            </w:rPr>
            <w:t>l’acheteur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70422" w14:textId="77777777" w:rsidR="00634627" w:rsidRDefault="00634627">
      <w:pPr>
        <w:spacing w:after="0" w:line="240" w:lineRule="auto"/>
      </w:pPr>
      <w:r>
        <w:separator/>
      </w:r>
    </w:p>
  </w:endnote>
  <w:endnote w:type="continuationSeparator" w:id="0">
    <w:p w14:paraId="5D4505C1" w14:textId="77777777" w:rsidR="00634627" w:rsidRDefault="00634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385D1234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5E3739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5E3739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5E3739">
            <w:rPr>
              <w:rFonts w:ascii="Segoe UI" w:hAnsi="Segoe UI" w:cs="Segoe UI"/>
              <w:color w:val="595959"/>
              <w:sz w:val="16"/>
              <w:szCs w:val="16"/>
            </w:rPr>
            <w:t>082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90D70" w14:textId="77777777" w:rsidR="00634627" w:rsidRDefault="00634627">
      <w:pPr>
        <w:spacing w:after="0" w:line="240" w:lineRule="auto"/>
      </w:pPr>
      <w:r>
        <w:separator/>
      </w:r>
    </w:p>
  </w:footnote>
  <w:footnote w:type="continuationSeparator" w:id="0">
    <w:p w14:paraId="59CC910E" w14:textId="77777777" w:rsidR="00634627" w:rsidRDefault="00634627">
      <w:pPr>
        <w:spacing w:after="0" w:line="240" w:lineRule="auto"/>
      </w:pPr>
      <w:r>
        <w:continuationSeparator/>
      </w:r>
    </w:p>
  </w:footnote>
  <w:footnote w:id="1">
    <w:p w14:paraId="471519FF" w14:textId="7BAE08D7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  <w:ins w:id="6" w:author="PASQUET Mathieu" w:date="2025-07-15T17:01:00Z">
        <w:r w:rsidR="00551E74">
          <w:t>s</w:t>
        </w:r>
      </w:ins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5pt;height:19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SQUET Mathieu">
    <w15:presenceInfo w15:providerId="AD" w15:userId="S::mpasquet@cvs-avocats.com::5533dd5b-93ed-4df0-a876-e9cffd3a23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4E14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D21B2"/>
    <w:rsid w:val="000D2C33"/>
    <w:rsid w:val="000E7655"/>
    <w:rsid w:val="000F7538"/>
    <w:rsid w:val="00116D83"/>
    <w:rsid w:val="001236CE"/>
    <w:rsid w:val="00127852"/>
    <w:rsid w:val="00136EE0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D54EF"/>
    <w:rsid w:val="001E0BED"/>
    <w:rsid w:val="001F5655"/>
    <w:rsid w:val="001F6005"/>
    <w:rsid w:val="00200554"/>
    <w:rsid w:val="00203F71"/>
    <w:rsid w:val="00211595"/>
    <w:rsid w:val="002254FE"/>
    <w:rsid w:val="0024741D"/>
    <w:rsid w:val="0025156E"/>
    <w:rsid w:val="00254731"/>
    <w:rsid w:val="00270143"/>
    <w:rsid w:val="0027086A"/>
    <w:rsid w:val="00272EC3"/>
    <w:rsid w:val="00276F63"/>
    <w:rsid w:val="002919B2"/>
    <w:rsid w:val="00292F4A"/>
    <w:rsid w:val="0029307C"/>
    <w:rsid w:val="002A50C6"/>
    <w:rsid w:val="002B0D50"/>
    <w:rsid w:val="002D05C6"/>
    <w:rsid w:val="002E6905"/>
    <w:rsid w:val="002F13A0"/>
    <w:rsid w:val="002F6057"/>
    <w:rsid w:val="00301A92"/>
    <w:rsid w:val="003057FE"/>
    <w:rsid w:val="00311A37"/>
    <w:rsid w:val="003175F7"/>
    <w:rsid w:val="00344735"/>
    <w:rsid w:val="00356480"/>
    <w:rsid w:val="00357C9C"/>
    <w:rsid w:val="003646E5"/>
    <w:rsid w:val="00372E87"/>
    <w:rsid w:val="003950D9"/>
    <w:rsid w:val="003B17D0"/>
    <w:rsid w:val="003B2512"/>
    <w:rsid w:val="003B7D4B"/>
    <w:rsid w:val="003C532D"/>
    <w:rsid w:val="003D20E4"/>
    <w:rsid w:val="003D3888"/>
    <w:rsid w:val="003D388A"/>
    <w:rsid w:val="003D502E"/>
    <w:rsid w:val="003D6369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37948"/>
    <w:rsid w:val="0044104B"/>
    <w:rsid w:val="00453DFC"/>
    <w:rsid w:val="00457A06"/>
    <w:rsid w:val="004678AB"/>
    <w:rsid w:val="00474F49"/>
    <w:rsid w:val="004818EA"/>
    <w:rsid w:val="004861F6"/>
    <w:rsid w:val="00491514"/>
    <w:rsid w:val="00492D4B"/>
    <w:rsid w:val="004A1017"/>
    <w:rsid w:val="004C1076"/>
    <w:rsid w:val="004C275D"/>
    <w:rsid w:val="004C33FA"/>
    <w:rsid w:val="004C572D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51E74"/>
    <w:rsid w:val="005643CE"/>
    <w:rsid w:val="00565D93"/>
    <w:rsid w:val="00571284"/>
    <w:rsid w:val="00581AB2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E3739"/>
    <w:rsid w:val="005F0D53"/>
    <w:rsid w:val="005F2A42"/>
    <w:rsid w:val="006113C0"/>
    <w:rsid w:val="00622436"/>
    <w:rsid w:val="00634627"/>
    <w:rsid w:val="0063607F"/>
    <w:rsid w:val="00647687"/>
    <w:rsid w:val="0067478B"/>
    <w:rsid w:val="00680A22"/>
    <w:rsid w:val="0068292D"/>
    <w:rsid w:val="006848D4"/>
    <w:rsid w:val="00692959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1CA8"/>
    <w:rsid w:val="007433BC"/>
    <w:rsid w:val="00766BD8"/>
    <w:rsid w:val="00771B37"/>
    <w:rsid w:val="00775C53"/>
    <w:rsid w:val="00775FFF"/>
    <w:rsid w:val="007825B3"/>
    <w:rsid w:val="007867AB"/>
    <w:rsid w:val="007A0710"/>
    <w:rsid w:val="007A1E95"/>
    <w:rsid w:val="007A36FF"/>
    <w:rsid w:val="007B0B9D"/>
    <w:rsid w:val="007E433D"/>
    <w:rsid w:val="007E63B5"/>
    <w:rsid w:val="007E66C2"/>
    <w:rsid w:val="007F2348"/>
    <w:rsid w:val="008325E1"/>
    <w:rsid w:val="00840224"/>
    <w:rsid w:val="00855429"/>
    <w:rsid w:val="008625F9"/>
    <w:rsid w:val="0087127E"/>
    <w:rsid w:val="00871C1C"/>
    <w:rsid w:val="00871EBC"/>
    <w:rsid w:val="008721B1"/>
    <w:rsid w:val="00873118"/>
    <w:rsid w:val="0088300A"/>
    <w:rsid w:val="00894972"/>
    <w:rsid w:val="00897E1B"/>
    <w:rsid w:val="008A0EBE"/>
    <w:rsid w:val="008C2AD1"/>
    <w:rsid w:val="008D2E0C"/>
    <w:rsid w:val="008E1BB9"/>
    <w:rsid w:val="008E3A8A"/>
    <w:rsid w:val="008E3C3D"/>
    <w:rsid w:val="008E4006"/>
    <w:rsid w:val="008F0C9B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644B8"/>
    <w:rsid w:val="009660D4"/>
    <w:rsid w:val="00975A46"/>
    <w:rsid w:val="00981BFE"/>
    <w:rsid w:val="0099313E"/>
    <w:rsid w:val="00994B01"/>
    <w:rsid w:val="009D09BB"/>
    <w:rsid w:val="009D0A08"/>
    <w:rsid w:val="009D52D5"/>
    <w:rsid w:val="009E2AEC"/>
    <w:rsid w:val="009E7921"/>
    <w:rsid w:val="009F35FD"/>
    <w:rsid w:val="00A00F65"/>
    <w:rsid w:val="00A05985"/>
    <w:rsid w:val="00A51FD5"/>
    <w:rsid w:val="00A53289"/>
    <w:rsid w:val="00A628F4"/>
    <w:rsid w:val="00A70AB7"/>
    <w:rsid w:val="00A72364"/>
    <w:rsid w:val="00A83D2E"/>
    <w:rsid w:val="00A977D5"/>
    <w:rsid w:val="00AA0715"/>
    <w:rsid w:val="00AA1853"/>
    <w:rsid w:val="00AA435F"/>
    <w:rsid w:val="00AB45C3"/>
    <w:rsid w:val="00AC2370"/>
    <w:rsid w:val="00AC4450"/>
    <w:rsid w:val="00AD002B"/>
    <w:rsid w:val="00AD16F8"/>
    <w:rsid w:val="00AF2A38"/>
    <w:rsid w:val="00AF4598"/>
    <w:rsid w:val="00B033F6"/>
    <w:rsid w:val="00B055C0"/>
    <w:rsid w:val="00B0727C"/>
    <w:rsid w:val="00B17CA2"/>
    <w:rsid w:val="00B214AA"/>
    <w:rsid w:val="00B3028F"/>
    <w:rsid w:val="00B432C8"/>
    <w:rsid w:val="00B52CBB"/>
    <w:rsid w:val="00B649C5"/>
    <w:rsid w:val="00B704BD"/>
    <w:rsid w:val="00B807EE"/>
    <w:rsid w:val="00B81B78"/>
    <w:rsid w:val="00B8368D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1F58"/>
    <w:rsid w:val="00C24F73"/>
    <w:rsid w:val="00C26342"/>
    <w:rsid w:val="00C554A8"/>
    <w:rsid w:val="00C628E3"/>
    <w:rsid w:val="00C71FC3"/>
    <w:rsid w:val="00C73068"/>
    <w:rsid w:val="00C8683B"/>
    <w:rsid w:val="00C906F8"/>
    <w:rsid w:val="00C91015"/>
    <w:rsid w:val="00C932A7"/>
    <w:rsid w:val="00C96BA2"/>
    <w:rsid w:val="00CA453E"/>
    <w:rsid w:val="00CB45DE"/>
    <w:rsid w:val="00CD092D"/>
    <w:rsid w:val="00CD5345"/>
    <w:rsid w:val="00CD68E3"/>
    <w:rsid w:val="00CF09C0"/>
    <w:rsid w:val="00CF4EF0"/>
    <w:rsid w:val="00D10B52"/>
    <w:rsid w:val="00D234B9"/>
    <w:rsid w:val="00D32185"/>
    <w:rsid w:val="00D324FE"/>
    <w:rsid w:val="00D514A7"/>
    <w:rsid w:val="00D76F89"/>
    <w:rsid w:val="00D83CD7"/>
    <w:rsid w:val="00DC5E6D"/>
    <w:rsid w:val="00DC6BFA"/>
    <w:rsid w:val="00DC7F58"/>
    <w:rsid w:val="00DD1164"/>
    <w:rsid w:val="00DD4384"/>
    <w:rsid w:val="00DD6F7D"/>
    <w:rsid w:val="00DE044E"/>
    <w:rsid w:val="00E01451"/>
    <w:rsid w:val="00E13FC7"/>
    <w:rsid w:val="00E2409F"/>
    <w:rsid w:val="00E47420"/>
    <w:rsid w:val="00E574D1"/>
    <w:rsid w:val="00E6338D"/>
    <w:rsid w:val="00E82F71"/>
    <w:rsid w:val="00E84B21"/>
    <w:rsid w:val="00EA351F"/>
    <w:rsid w:val="00EE7265"/>
    <w:rsid w:val="00F13470"/>
    <w:rsid w:val="00F17BE8"/>
    <w:rsid w:val="00F20273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  <w:style w:type="paragraph" w:styleId="Rvision">
    <w:name w:val="Revision"/>
    <w:hidden/>
    <w:uiPriority w:val="99"/>
    <w:semiHidden/>
    <w:rsid w:val="007A0710"/>
    <w:pPr>
      <w:spacing w:after="0" w:line="240" w:lineRule="auto"/>
    </w:pPr>
  </w:style>
  <w:style w:type="paragraph" w:styleId="Sansinterligne">
    <w:name w:val="No Spacing"/>
    <w:uiPriority w:val="1"/>
    <w:qFormat/>
    <w:rsid w:val="00C21F58"/>
    <w:pPr>
      <w:spacing w:after="0" w:line="240" w:lineRule="auto"/>
    </w:pPr>
    <w:rPr>
      <w:rFonts w:ascii="Univers" w:eastAsiaTheme="minorHAnsi" w:hAnsi="Univers" w:cstheme="minorBidi"/>
      <w:sz w:val="20"/>
      <w:lang w:eastAsia="en-US"/>
    </w:rPr>
  </w:style>
  <w:style w:type="paragraph" w:customStyle="1" w:styleId="fcasegauche">
    <w:name w:val="f_case_gauche"/>
    <w:basedOn w:val="Normal"/>
    <w:rsid w:val="009D0A08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4E14"/>
    <w:rsid w:val="00093C29"/>
    <w:rsid w:val="000B0771"/>
    <w:rsid w:val="00127852"/>
    <w:rsid w:val="0019519B"/>
    <w:rsid w:val="001C5239"/>
    <w:rsid w:val="001F7E94"/>
    <w:rsid w:val="00203F71"/>
    <w:rsid w:val="002B4A9B"/>
    <w:rsid w:val="002D1C29"/>
    <w:rsid w:val="003175F7"/>
    <w:rsid w:val="003251B6"/>
    <w:rsid w:val="00334855"/>
    <w:rsid w:val="00357C9C"/>
    <w:rsid w:val="003C3E11"/>
    <w:rsid w:val="004A3463"/>
    <w:rsid w:val="004C44A4"/>
    <w:rsid w:val="004C71FD"/>
    <w:rsid w:val="004D2DA3"/>
    <w:rsid w:val="004E6D8B"/>
    <w:rsid w:val="005B0E34"/>
    <w:rsid w:val="005B5B29"/>
    <w:rsid w:val="00643187"/>
    <w:rsid w:val="0065737C"/>
    <w:rsid w:val="00661AF7"/>
    <w:rsid w:val="00680A22"/>
    <w:rsid w:val="006A1DBE"/>
    <w:rsid w:val="006F175C"/>
    <w:rsid w:val="00776751"/>
    <w:rsid w:val="007825B3"/>
    <w:rsid w:val="007867AB"/>
    <w:rsid w:val="007F22BE"/>
    <w:rsid w:val="008259D4"/>
    <w:rsid w:val="008B1536"/>
    <w:rsid w:val="00931ECE"/>
    <w:rsid w:val="009709E1"/>
    <w:rsid w:val="009F0A23"/>
    <w:rsid w:val="00A51FD5"/>
    <w:rsid w:val="00AF2A38"/>
    <w:rsid w:val="00B24EEC"/>
    <w:rsid w:val="00B8368D"/>
    <w:rsid w:val="00BE2CC8"/>
    <w:rsid w:val="00BE3085"/>
    <w:rsid w:val="00C73473"/>
    <w:rsid w:val="00C935C9"/>
    <w:rsid w:val="00CA05D4"/>
    <w:rsid w:val="00CA257C"/>
    <w:rsid w:val="00CA70FC"/>
    <w:rsid w:val="00CB2399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B0E3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8</Pages>
  <Words>981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187</cp:revision>
  <cp:lastPrinted>2025-07-18T09:10:00Z</cp:lastPrinted>
  <dcterms:created xsi:type="dcterms:W3CDTF">2024-06-13T07:43:00Z</dcterms:created>
  <dcterms:modified xsi:type="dcterms:W3CDTF">2025-08-05T12:42:00Z</dcterms:modified>
</cp:coreProperties>
</file>